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6817" w14:textId="76E6C355" w:rsidR="0009589F" w:rsidRDefault="009E179D" w:rsidP="009E179D">
      <w:r>
        <w:t xml:space="preserve">It is often helpful to combine documents to view changes from multiple sources in </w:t>
      </w:r>
      <w:r>
        <w:t>won</w:t>
      </w:r>
      <w:r>
        <w:t xml:space="preserve"> document. For example, </w:t>
      </w:r>
      <w:r>
        <w:t>a</w:t>
      </w:r>
      <w:ins w:id="0" w:author="Nat Dunn" w:date="2023-01-30T16:20:00Z">
        <w:r w:rsidR="00911C8A">
          <w:t>n</w:t>
        </w:r>
      </w:ins>
      <w:r>
        <w:t xml:space="preserve"> employee in the marketing department might create a document highlighting the benefits of a product and send it to two different people at </w:t>
      </w:r>
      <w:r>
        <w:t>they’re</w:t>
      </w:r>
      <w:r>
        <w:t xml:space="preserve"> company to rev</w:t>
      </w:r>
      <w:ins w:id="1" w:author="Nat Dunn" w:date="2023-01-30T16:20:00Z">
        <w:r w:rsidR="00911C8A">
          <w:t>i</w:t>
        </w:r>
      </w:ins>
      <w:r>
        <w:t>e</w:t>
      </w:r>
      <w:r>
        <w:t>w, both of whom make changes and return updated documents to the</w:t>
      </w:r>
      <w:r>
        <w:t xml:space="preserve"> </w:t>
      </w:r>
      <w:r>
        <w:t>employee. To avoid going through each document individually, the employee can combine the</w:t>
      </w:r>
      <w:ins w:id="2" w:author="Nat Dunn" w:date="2023-01-30T16:20:00Z">
        <w:r w:rsidR="00911C8A">
          <w:t xml:space="preserve"> two</w:t>
        </w:r>
      </w:ins>
      <w:r>
        <w:t xml:space="preserve"> documents.</w:t>
      </w:r>
    </w:p>
    <w:sectPr w:rsidR="00095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 Dunn">
    <w15:presenceInfo w15:providerId="AD" w15:userId="S::ndunn@webucator.com::8c9729d5-813d-4dd9-b6b8-a49a6e26ce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9D"/>
    <w:rsid w:val="0009589F"/>
    <w:rsid w:val="004E6060"/>
    <w:rsid w:val="004F5158"/>
    <w:rsid w:val="00564CC9"/>
    <w:rsid w:val="00911C8A"/>
    <w:rsid w:val="009E179D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51766"/>
  <w15:chartTrackingRefBased/>
  <w15:docId w15:val="{BAA0248A-C3B3-41A9-8326-DEB2AE99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11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2023-01-30T21:20:00Z</dcterms:created>
  <dcterms:modified xsi:type="dcterms:W3CDTF">2023-01-30T21:20:00Z</dcterms:modified>
</cp:coreProperties>
</file>